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510DD8" w:rsidTr="001F33CA">
        <w:tc>
          <w:tcPr>
            <w:tcW w:w="3498" w:type="dxa"/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510DD8" w:rsidTr="001F33CA">
        <w:tc>
          <w:tcPr>
            <w:tcW w:w="3498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510DD8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510DD8" w:rsidTr="00C57F99">
        <w:tc>
          <w:tcPr>
            <w:tcW w:w="3794" w:type="dxa"/>
            <w:vAlign w:val="bottom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510DD8" w:rsidTr="00FE144E">
        <w:tc>
          <w:tcPr>
            <w:tcW w:w="379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510DD8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944395" w:rsidRPr="00510DD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 xml:space="preserve">Protokół </w:t>
      </w:r>
      <w:r w:rsidR="004240EB" w:rsidRPr="00510DD8">
        <w:rPr>
          <w:rFonts w:ascii="Arial Narrow" w:hAnsi="Arial Narrow" w:cs="Times New Roman"/>
          <w:b/>
          <w:smallCaps/>
          <w:sz w:val="20"/>
        </w:rPr>
        <w:t>zbiorczy przebiegu części pisemnej egzaminu maturalnego</w:t>
      </w:r>
    </w:p>
    <w:p w:rsidR="00944395" w:rsidRPr="00510DD8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RPr="00510DD8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20"/>
              </w:rPr>
            </w:pPr>
            <w:r w:rsidRPr="00510DD8">
              <w:rPr>
                <w:rFonts w:ascii="Arial Narrow" w:hAnsi="Arial Narrow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</w:tr>
    </w:tbl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3F4D94" w:rsidRPr="00510DD8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A. Przebieg egzaminu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>A1.</w:t>
      </w:r>
      <w:r w:rsidRPr="00510DD8">
        <w:rPr>
          <w:rFonts w:ascii="Arial Narrow" w:hAnsi="Arial Narrow" w:cs="Times New Roman"/>
          <w:sz w:val="20"/>
        </w:rPr>
        <w:t xml:space="preserve"> Egzamin przeprowadzono w …………… sali / salach.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0"/>
        </w:rPr>
      </w:pP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6"/>
        </w:rPr>
      </w:pPr>
      <w:r w:rsidRPr="00510DD8">
        <w:rPr>
          <w:rFonts w:ascii="Arial Narrow" w:hAnsi="Arial Narrow" w:cs="Times New Roman"/>
          <w:b/>
          <w:sz w:val="20"/>
        </w:rPr>
        <w:t xml:space="preserve">A2. </w:t>
      </w:r>
      <w:r w:rsidRPr="00510DD8">
        <w:rPr>
          <w:rFonts w:ascii="Arial Narrow" w:hAnsi="Arial Narrow" w:cs="Times New Roman"/>
          <w:sz w:val="20"/>
        </w:rPr>
        <w:t>Dane dotyczące zdających.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4519"/>
        <w:gridCol w:w="627"/>
        <w:gridCol w:w="627"/>
        <w:gridCol w:w="545"/>
        <w:gridCol w:w="545"/>
        <w:gridCol w:w="685"/>
        <w:gridCol w:w="831"/>
        <w:gridCol w:w="799"/>
      </w:tblGrid>
      <w:tr w:rsidR="00510DD8" w:rsidRPr="00510DD8" w:rsidTr="00510DD8">
        <w:trPr>
          <w:cantSplit/>
          <w:trHeight w:val="64"/>
        </w:trPr>
        <w:tc>
          <w:tcPr>
            <w:tcW w:w="2579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5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510DD8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510DD8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5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4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RD</w:t>
            </w:r>
            <w:r w:rsidRPr="00510DD8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41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510DD8" w:rsidRPr="00510DD8" w:rsidTr="00510DD8">
        <w:trPr>
          <w:cantSplit/>
          <w:trHeight w:val="64"/>
        </w:trPr>
        <w:tc>
          <w:tcPr>
            <w:tcW w:w="2579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 xml:space="preserve">cz. 2 </w:t>
            </w:r>
            <w:r w:rsidRPr="00510DD8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 xml:space="preserve">cz. 2 </w:t>
            </w:r>
            <w:r w:rsidRPr="00510DD8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1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23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510DD8" w:rsidRPr="00510DD8" w:rsidRDefault="00510DD8" w:rsidP="00510DD8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2348" w:type="pct"/>
            <w:tcBorders>
              <w:left w:val="single" w:sz="4" w:space="0" w:color="006600"/>
              <w:right w:val="single" w:sz="12" w:space="0" w:color="auto"/>
            </w:tcBorders>
          </w:tcPr>
          <w:p w:rsidR="00510DD8" w:rsidRPr="00510DD8" w:rsidRDefault="00510DD8" w:rsidP="00510DD8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26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przerwali dany egzamin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  <w:trHeight w:val="227"/>
        </w:trPr>
        <w:tc>
          <w:tcPr>
            <w:tcW w:w="231" w:type="pct"/>
            <w:vMerge w:val="restart"/>
            <w:tcBorders>
              <w:lef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2348" w:type="pct"/>
            <w:tcBorders>
              <w:right w:val="single" w:sz="12" w:space="0" w:color="auto"/>
            </w:tcBorders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laureatów/finalistów olimpiad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26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231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2348" w:type="pct"/>
            <w:tcBorders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pozostałych nieobecnych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26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510DD8" w:rsidRDefault="00944395" w:rsidP="00944395">
      <w:pPr>
        <w:spacing w:after="0" w:line="240" w:lineRule="auto"/>
        <w:rPr>
          <w:rFonts w:ascii="Arial Narrow" w:eastAsia="Calibri" w:hAnsi="Arial Narrow" w:cs="Times New Roman"/>
          <w:sz w:val="12"/>
          <w:szCs w:val="18"/>
        </w:rPr>
      </w:pPr>
    </w:p>
    <w:p w:rsidR="00944395" w:rsidRPr="00510DD8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D87835" w:rsidRPr="00510DD8" w:rsidRDefault="00D8783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obcym. </w:t>
      </w:r>
    </w:p>
    <w:p w:rsidR="00D87835" w:rsidRPr="00510DD8" w:rsidRDefault="00D8783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Podział na części dotyczy wyłącznie egzaminu z </w:t>
      </w:r>
      <w:r w:rsidR="00510DD8">
        <w:rPr>
          <w:rFonts w:ascii="Arial Narrow" w:eastAsia="Calibri" w:hAnsi="Arial Narrow" w:cs="Times New Roman"/>
          <w:sz w:val="16"/>
          <w:szCs w:val="18"/>
        </w:rPr>
        <w:t xml:space="preserve">języka polskiego na PP oraz egzaminu z 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informatyki na </w:t>
      </w:r>
      <w:r w:rsidR="00510DD8">
        <w:rPr>
          <w:rFonts w:ascii="Arial Narrow" w:eastAsia="Calibri" w:hAnsi="Arial Narrow" w:cs="Times New Roman"/>
          <w:sz w:val="16"/>
          <w:szCs w:val="18"/>
        </w:rPr>
        <w:t>PR</w:t>
      </w:r>
      <w:r w:rsidRPr="00510DD8">
        <w:rPr>
          <w:rFonts w:ascii="Arial Narrow" w:eastAsia="Calibri" w:hAnsi="Arial Narrow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56352F" w:rsidRPr="00510DD8" w:rsidRDefault="0056352F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podać imiona i nazwiska oraz PESEL tych zdających w tabeli A3 poniżej.</w:t>
      </w:r>
    </w:p>
    <w:p w:rsidR="00944395" w:rsidRPr="00510DD8" w:rsidRDefault="0094439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="0056352F" w:rsidRPr="00510DD8">
        <w:rPr>
          <w:rFonts w:ascii="Arial Narrow" w:eastAsia="Calibri" w:hAnsi="Arial Narrow" w:cs="Times New Roman"/>
          <w:sz w:val="16"/>
          <w:szCs w:val="18"/>
        </w:rPr>
        <w:t>podać imiona i nazwiska oraz PESEL tych zdających w tabeli A4 poniżej.</w:t>
      </w:r>
    </w:p>
    <w:p w:rsidR="00944395" w:rsidRPr="00510DD8" w:rsidRDefault="00944395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:rsidR="0056352F" w:rsidRPr="00510DD8" w:rsidRDefault="0056352F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16"/>
          <w:lang w:eastAsia="pl-PL"/>
        </w:rPr>
      </w:pP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Tabela A3. Wykaz zdających, którzy nie przystąpili do egzaminu</w:t>
      </w:r>
      <w:r w:rsidR="009D7D82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10DD8" w:rsidTr="0056352F">
        <w:trPr>
          <w:trHeight w:val="424"/>
        </w:trPr>
        <w:tc>
          <w:tcPr>
            <w:tcW w:w="461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  <w:lang w:eastAsia="pl-PL"/>
        </w:rPr>
      </w:pPr>
    </w:p>
    <w:p w:rsidR="0056352F" w:rsidRPr="00510DD8" w:rsidRDefault="0056352F" w:rsidP="0056352F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C57F99" w:rsidRPr="00510DD8">
        <w:rPr>
          <w:rFonts w:ascii="Arial Narrow" w:eastAsia="Calibri" w:hAnsi="Arial Narrow" w:cs="Times New Roman"/>
          <w:sz w:val="16"/>
          <w:szCs w:val="18"/>
        </w:rPr>
        <w:t xml:space="preserve"> na str. 1.</w:t>
      </w:r>
      <w:r w:rsidRPr="00510DD8">
        <w:rPr>
          <w:rFonts w:ascii="Arial Narrow" w:eastAsia="Calibri" w:hAnsi="Arial Narrow" w:cs="Times New Roman"/>
          <w:sz w:val="16"/>
          <w:szCs w:val="18"/>
        </w:rPr>
        <w:t>, np. PP, PP cz. 1, PR cz. 2, DJ, RD.</w:t>
      </w:r>
    </w:p>
    <w:p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wpisać np. </w:t>
      </w:r>
      <w:r w:rsidRPr="00510DD8">
        <w:rPr>
          <w:rFonts w:ascii="Arial Narrow" w:eastAsia="Calibri" w:hAnsi="Arial Narrow" w:cs="Times New Roman"/>
          <w:i/>
          <w:sz w:val="16"/>
          <w:szCs w:val="18"/>
        </w:rPr>
        <w:t>nie zgłosił się, laureat, przerwał z przyczyn zdrowotnych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:rsidR="00510DD8" w:rsidRDefault="00510DD8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br w:type="page"/>
      </w: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lastRenderedPageBreak/>
        <w:t xml:space="preserve">Tabela A4. Wykaz zdających, którym unieważniono </w:t>
      </w:r>
      <w:r w:rsidR="002D13C4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10DD8" w:rsidTr="002D13C4">
        <w:tc>
          <w:tcPr>
            <w:tcW w:w="461" w:type="dxa"/>
            <w:vMerge w:val="restart"/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:rsidR="002D13C4" w:rsidRPr="00510DD8" w:rsidRDefault="002D13C4" w:rsidP="002D13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10DD8" w:rsidTr="002D13C4">
        <w:tc>
          <w:tcPr>
            <w:tcW w:w="461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  <w:lang w:eastAsia="pl-PL"/>
        </w:rPr>
      </w:pPr>
    </w:p>
    <w:p w:rsidR="002D13C4" w:rsidRPr="00510DD8" w:rsidRDefault="002D13C4" w:rsidP="002D13C4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2D13C4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A2, np. PP, PP cz. 1, PR cz. 2, DJ, RD.</w:t>
      </w:r>
    </w:p>
    <w:p w:rsidR="0056352F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wpisać znak „</w:t>
      </w:r>
      <w:r w:rsidR="00C57F99" w:rsidRPr="00510DD8">
        <w:rPr>
          <w:rFonts w:ascii="Arial Narrow" w:eastAsia="Times New Roman" w:hAnsi="Arial Narrow" w:cs="Times New Roman"/>
          <w:sz w:val="16"/>
          <w:lang w:eastAsia="pl-PL"/>
        </w:rPr>
        <w:t>X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” we właściwej kolumnie, wskazując przyczynę unieważnienia: art. 44zzv pkt 1 – unieważnienie w przypadku stwierdzenia niesamodzielnego rozwiązywania zadań przez zdającego; art. 44zzv pkt 2 – unieważnienie z powodu wniesienia lub korzystania przez zdającego z urządzenia telekomunikacyjnego lub niedozwolonych przyborów pomocniczych; art. 44zzv pkt 3 – unieważnienie z powodu zakłócania przez zdającego prawidłowego przebiegu egzaminu.</w:t>
      </w: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lang w:eastAsia="pl-PL"/>
        </w:rPr>
      </w:pPr>
    </w:p>
    <w:p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</w:t>
      </w:r>
    </w:p>
    <w:p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</w:t>
      </w: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</w:t>
      </w:r>
    </w:p>
    <w:p w:rsidR="00944395" w:rsidRPr="00510DD8" w:rsidRDefault="002D13C4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A5.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="00944395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944395" w:rsidRPr="00510DD8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</w:t>
      </w:r>
    </w:p>
    <w:p w:rsidR="005A732C" w:rsidRPr="00510DD8" w:rsidRDefault="005A732C" w:rsidP="005A732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A6. Informacje o zawieszeniu części pisemnej egzaminu z danego przedmiotu ze względu na stwierdzenie naruszenia materiałów egzaminacyjnych oraz podjętych działaniach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(zgodnie z § 55 ust. 2 rozporządzenia)</w:t>
      </w:r>
    </w:p>
    <w:p w:rsidR="005A732C" w:rsidRPr="00510DD8" w:rsidRDefault="005A732C" w:rsidP="005A732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A732C" w:rsidRPr="00510DD8" w:rsidRDefault="005A732C" w:rsidP="005A732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:rsidR="005A732C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944395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A7</w:t>
      </w:r>
      <w:r w:rsidR="002D13C4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510DD8" w:rsidTr="002D13C4">
        <w:tc>
          <w:tcPr>
            <w:tcW w:w="533" w:type="dxa"/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2D13C4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510DD8" w:rsidTr="002D13C4">
        <w:tc>
          <w:tcPr>
            <w:tcW w:w="533" w:type="dxa"/>
            <w:vAlign w:val="center"/>
          </w:tcPr>
          <w:p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510DD8" w:rsidTr="002D13C4">
        <w:tc>
          <w:tcPr>
            <w:tcW w:w="533" w:type="dxa"/>
            <w:vAlign w:val="bottom"/>
          </w:tcPr>
          <w:p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10DD8" w:rsidRDefault="00510DD8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>
        <w:rPr>
          <w:rFonts w:ascii="Arial Narrow" w:hAnsi="Arial Narrow" w:cs="Times New Roman"/>
          <w:b/>
          <w:smallCaps/>
          <w:sz w:val="20"/>
        </w:rPr>
        <w:br w:type="page"/>
      </w:r>
    </w:p>
    <w:p w:rsidR="002D13C4" w:rsidRPr="00510DD8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lastRenderedPageBreak/>
        <w:t>B. Rozliczenie arkuszy egzaminacyjnych</w:t>
      </w:r>
    </w:p>
    <w:p w:rsidR="002D13C4" w:rsidRPr="00510DD8" w:rsidRDefault="002D13C4" w:rsidP="002D13C4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B154B9" w:rsidRPr="00510DD8" w:rsidRDefault="00B154B9" w:rsidP="00B154B9">
      <w:pPr>
        <w:spacing w:after="0" w:line="240" w:lineRule="auto"/>
        <w:contextualSpacing/>
        <w:jc w:val="center"/>
        <w:rPr>
          <w:rFonts w:ascii="Arial Narrow" w:eastAsia="Calibri" w:hAnsi="Arial Narrow" w:cs="Times New Roman"/>
          <w:color w:val="FF0000"/>
          <w:sz w:val="18"/>
          <w:szCs w:val="18"/>
        </w:rPr>
      </w:pPr>
      <w:r w:rsidRPr="00510DD8">
        <w:rPr>
          <w:rFonts w:ascii="Arial Narrow" w:hAnsi="Arial Narrow" w:cs="Times New Roman"/>
          <w:b/>
          <w:smallCaps/>
          <w:color w:val="FF0000"/>
          <w:sz w:val="18"/>
        </w:rPr>
        <w:t xml:space="preserve">Uwaga: 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Arkusz dla </w:t>
      </w:r>
      <w:r w:rsidR="00D70061" w:rsidRPr="00510DD8">
        <w:rPr>
          <w:rFonts w:ascii="Arial Narrow" w:eastAsia="Calibri" w:hAnsi="Arial Narrow" w:cs="Times New Roman"/>
          <w:color w:val="FF0000"/>
          <w:sz w:val="18"/>
          <w:szCs w:val="18"/>
        </w:rPr>
        <w:t>zdającego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:rsidR="00B154B9" w:rsidRPr="00510DD8" w:rsidRDefault="00B154B9" w:rsidP="002D13C4">
      <w:pPr>
        <w:spacing w:after="0" w:line="240" w:lineRule="auto"/>
        <w:rPr>
          <w:rFonts w:ascii="Arial Narrow" w:hAnsi="Arial Narrow" w:cs="Times New Roman"/>
          <w:smallCaps/>
          <w:color w:val="FF0000"/>
          <w:sz w:val="16"/>
        </w:rPr>
      </w:pPr>
    </w:p>
    <w:p w:rsidR="00FE144E" w:rsidRPr="00510DD8" w:rsidRDefault="00510DD8" w:rsidP="00FE144E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FF9900"/>
          <w:szCs w:val="26"/>
          <w:lang w:eastAsia="pl-PL"/>
        </w:rPr>
        <w:t>B1.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Rozliczenie arkuszy </w:t>
      </w:r>
      <w:r w:rsidR="00FE144E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>standardowych</w:t>
      </w:r>
      <w:r w:rsidR="00F25CA1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>
        <w:rPr>
          <w:rFonts w:ascii="Arial Narrow" w:eastAsia="Times New Roman" w:hAnsi="Arial Narrow" w:cs="Arial"/>
          <w:b/>
          <w:bCs/>
          <w:color w:val="FF0000"/>
          <w:szCs w:val="26"/>
          <w:lang w:eastAsia="pl-PL"/>
        </w:rPr>
        <w:t>[E-100</w:t>
      </w:r>
      <w:r w:rsidR="00F25CA1" w:rsidRPr="00510DD8">
        <w:rPr>
          <w:rFonts w:ascii="Arial Narrow" w:eastAsia="Times New Roman" w:hAnsi="Arial Narrow" w:cs="Arial"/>
          <w:b/>
          <w:bCs/>
          <w:color w:val="FF0000"/>
          <w:szCs w:val="26"/>
          <w:lang w:eastAsia="pl-PL"/>
        </w:rPr>
        <w:t>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569"/>
        <w:gridCol w:w="998"/>
        <w:gridCol w:w="1396"/>
        <w:gridCol w:w="1499"/>
        <w:gridCol w:w="1294"/>
        <w:gridCol w:w="1396"/>
        <w:gridCol w:w="1397"/>
      </w:tblGrid>
      <w:tr w:rsidR="00FE144E" w:rsidRPr="00510DD8" w:rsidTr="00510DD8">
        <w:trPr>
          <w:cantSplit/>
          <w:trHeight w:val="795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510DD8" w:rsidTr="00510DD8">
        <w:trPr>
          <w:cantSplit/>
          <w:trHeight w:val="195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  <w:trHeight w:val="86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  <w:trHeight w:val="86"/>
        </w:trPr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1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jęz. nauczania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066"/>
        <w:gridCol w:w="1393"/>
        <w:gridCol w:w="1394"/>
        <w:gridCol w:w="1393"/>
        <w:gridCol w:w="1394"/>
        <w:gridCol w:w="1394"/>
      </w:tblGrid>
      <w:tr w:rsidR="00FE144E" w:rsidRPr="00510DD8" w:rsidTr="00FE144E">
        <w:trPr>
          <w:cantSplit/>
        </w:trPr>
        <w:tc>
          <w:tcPr>
            <w:tcW w:w="163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066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393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-</w:t>
            </w:r>
          </w:p>
        </w:tc>
        <w:tc>
          <w:tcPr>
            <w:tcW w:w="1393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FE144E" w:rsidRPr="00510DD8" w:rsidRDefault="00FE144E" w:rsidP="00FE144E">
      <w:pPr>
        <w:keepNext/>
        <w:spacing w:after="9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</w:p>
    <w:p w:rsidR="0024190F" w:rsidRPr="00510DD8" w:rsidRDefault="0024190F" w:rsidP="00F25CA1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>B2.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Rozliczenie arkuszy dostosowanych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"/>
        <w:gridCol w:w="1417"/>
        <w:gridCol w:w="1134"/>
        <w:gridCol w:w="992"/>
        <w:gridCol w:w="1277"/>
        <w:gridCol w:w="1134"/>
        <w:gridCol w:w="1277"/>
        <w:gridCol w:w="1125"/>
      </w:tblGrid>
      <w:tr w:rsidR="004408CC" w:rsidRPr="00510DD8" w:rsidTr="004408CC">
        <w:trPr>
          <w:trHeight w:val="1095"/>
        </w:trPr>
        <w:tc>
          <w:tcPr>
            <w:tcW w:w="660" w:type="pct"/>
            <w:vMerge w:val="restart"/>
            <w:vAlign w:val="center"/>
          </w:tcPr>
          <w:p w:rsidR="004408CC" w:rsidRPr="00510DD8" w:rsidRDefault="004408CC" w:rsidP="004408C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Forma </w:t>
            </w:r>
            <w:r w:rsidRPr="00510DD8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arkusza </w:t>
            </w:r>
          </w:p>
          <w:p w:rsidR="004408CC" w:rsidRPr="00510DD8" w:rsidRDefault="004408CC" w:rsidP="004408C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(E-200, E-300 / E-310, E-400, E-600 / E-660, E-700</w:t>
            </w:r>
            <w:r w:rsidRPr="00510DD8">
              <w:rPr>
                <w:rFonts w:ascii="Arial Narrow" w:hAnsi="Arial Narrow" w:cs="Times New Roman"/>
                <w:b/>
                <w:sz w:val="18"/>
                <w:szCs w:val="18"/>
              </w:rPr>
              <w:t>, odrębne zamówienie /OZ/)</w:t>
            </w:r>
          </w:p>
        </w:tc>
        <w:tc>
          <w:tcPr>
            <w:tcW w:w="736" w:type="pct"/>
            <w:vMerge w:val="restart"/>
            <w:tcBorders>
              <w:right w:val="single" w:sz="18" w:space="0" w:color="auto"/>
            </w:tcBorders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</w:p>
          <w:p w:rsidR="004408CC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:rsidR="004408CC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(podstawowy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</w:p>
          <w:p w:rsidR="004408CC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cz. 1 i cz. 2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, </w:t>
            </w:r>
          </w:p>
          <w:p w:rsidR="004408CC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rozszerzony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br/>
              <w:t xml:space="preserve">cz.1 i cz.2, </w:t>
            </w:r>
          </w:p>
          <w:p w:rsidR="004408CC" w:rsidRPr="00510DD8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dwujęzyczny,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89" w:type="pct"/>
            <w:vMerge w:val="restart"/>
            <w:tcBorders>
              <w:left w:val="single" w:sz="18" w:space="0" w:color="auto"/>
            </w:tcBorders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515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63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89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663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84" w:type="pct"/>
            <w:vMerge w:val="restar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4408CC" w:rsidRPr="00510DD8" w:rsidTr="004408CC">
        <w:tc>
          <w:tcPr>
            <w:tcW w:w="660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vMerge/>
            <w:tcBorders>
              <w:right w:val="single" w:sz="18" w:space="0" w:color="auto"/>
            </w:tcBorders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89" w:type="pct"/>
            <w:vMerge/>
            <w:tcBorders>
              <w:left w:val="single" w:sz="18" w:space="0" w:color="auto"/>
            </w:tcBorders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515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89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663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84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:rsidR="00711DD1" w:rsidRPr="00510DD8" w:rsidRDefault="004408CC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[E-200</w:t>
      </w:r>
      <w:r w:rsidR="0024190F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24190F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[E-300 / E-310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[E-400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:rsidR="00FC357A" w:rsidRPr="00510DD8" w:rsidRDefault="004408CC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[E-600 / E-660</w:t>
      </w:r>
      <w:r w:rsidR="00FC357A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C357A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[E-700</w:t>
      </w:r>
      <w:r w:rsidR="00FC357A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C357A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</w:p>
    <w:p w:rsidR="00F7348D" w:rsidRPr="00510DD8" w:rsidRDefault="00F7348D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[odrębne zamówieni</w:t>
      </w:r>
      <w:r w:rsidR="006163D0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:rsidR="0097215C" w:rsidRDefault="0097215C" w:rsidP="00F25CA1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F25CA1" w:rsidRPr="00510DD8" w:rsidRDefault="00F25CA1" w:rsidP="00F25CA1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B</w:t>
      </w:r>
      <w:r w:rsidR="006163D0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3</w:t>
      </w: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Uwagi dotyczące arkuszy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informacja o płytach CD dołączonych do arkuszy, stron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wydruków komputerowych, nośnik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:rsidR="00F25CA1" w:rsidRPr="00510DD8" w:rsidRDefault="00F25CA1" w:rsidP="00F25CA1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4408CC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:rsidR="00F25CA1" w:rsidRPr="00510DD8" w:rsidRDefault="00F25CA1" w:rsidP="000A06F2">
      <w:pPr>
        <w:keepNext/>
        <w:spacing w:after="0" w:line="240" w:lineRule="auto"/>
        <w:outlineLvl w:val="2"/>
        <w:rPr>
          <w:rFonts w:ascii="Arial Narrow" w:eastAsia="Times New Roman" w:hAnsi="Arial Narrow" w:cs="Arial"/>
          <w:b/>
          <w:bCs/>
          <w:color w:val="FF9900"/>
          <w:sz w:val="16"/>
          <w:szCs w:val="16"/>
          <w:lang w:eastAsia="pl-PL"/>
        </w:rPr>
      </w:pPr>
    </w:p>
    <w:p w:rsidR="00510DD8" w:rsidRDefault="00510DD8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>
        <w:rPr>
          <w:rFonts w:ascii="Arial Narrow" w:hAnsi="Arial Narrow" w:cs="Times New Roman"/>
          <w:b/>
          <w:smallCaps/>
          <w:sz w:val="20"/>
        </w:rPr>
        <w:br w:type="page"/>
      </w:r>
    </w:p>
    <w:p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lastRenderedPageBreak/>
        <w:t>C. Rozliczenie zwrotnych kopert</w:t>
      </w:r>
    </w:p>
    <w:p w:rsidR="005A732C" w:rsidRPr="00510DD8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1923"/>
        <w:gridCol w:w="1924"/>
        <w:gridCol w:w="1924"/>
        <w:gridCol w:w="1924"/>
      </w:tblGrid>
      <w:tr w:rsidR="00EE36EB" w:rsidRPr="00510DD8" w:rsidTr="002D0C1D">
        <w:trPr>
          <w:cantSplit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2D0C1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58096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EE36EB" w:rsidRPr="00510DD8" w:rsidTr="00EE36EB">
        <w:trPr>
          <w:cantSplit/>
        </w:trPr>
        <w:tc>
          <w:tcPr>
            <w:tcW w:w="100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EE36EB" w:rsidRPr="00510DD8" w:rsidTr="000A06F2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5A732C" w:rsidRPr="00510DD8" w:rsidRDefault="00765069" w:rsidP="00D35F9B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Część C jest wypełniana </w:t>
      </w:r>
      <w:r w:rsidR="00FC1FE9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tylko </w:t>
      </w: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po </w:t>
      </w:r>
      <w:r w:rsidR="00FC1FE9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zakończeniu egzaminu, do którego przeprowadzenia wykorzystano </w:t>
      </w:r>
      <w:r w:rsidR="007708B3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ostatnie arkusze </w:t>
      </w:r>
      <w:r w:rsidR="00D35F9B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>otrzymane w </w:t>
      </w:r>
      <w:r w:rsidR="00492416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>danej</w:t>
      </w:r>
      <w:r w:rsidR="007708B3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  <w:r w:rsidR="00D35F9B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przesyłce </w:t>
      </w:r>
      <w:r w:rsidR="00714EAA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– jest to </w:t>
      </w:r>
      <w:r w:rsidR="00492416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całościowe rozliczenie </w:t>
      </w:r>
      <w:r w:rsidR="00714EAA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otrzymanych w niej </w:t>
      </w:r>
      <w:r w:rsidR="00492416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>kopert.</w:t>
      </w: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</w:p>
    <w:p w:rsidR="005A732C" w:rsidRDefault="005A732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:rsidR="004408CC" w:rsidRPr="00510DD8" w:rsidRDefault="004408C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D. Załączniki do protokołu</w:t>
      </w:r>
    </w:p>
    <w:p w:rsidR="005A732C" w:rsidRPr="00510DD8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10DD8" w:rsidTr="005A732C">
        <w:tc>
          <w:tcPr>
            <w:tcW w:w="461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10DD8" w:rsidTr="005A732C">
        <w:tc>
          <w:tcPr>
            <w:tcW w:w="461" w:type="dxa"/>
            <w:vAlign w:val="center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:rsidR="005A732C" w:rsidRPr="00510DD8" w:rsidRDefault="005A732C" w:rsidP="005A732C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10DD8" w:rsidTr="005A732C">
        <w:tc>
          <w:tcPr>
            <w:tcW w:w="461" w:type="dxa"/>
            <w:vAlign w:val="center"/>
          </w:tcPr>
          <w:p w:rsidR="005A732C" w:rsidRPr="00510DD8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:rsidR="005A732C" w:rsidRPr="00510DD8" w:rsidRDefault="005A732C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wadliwe </w:t>
            </w:r>
            <w:r w:rsidR="003C301B"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oraz niewykorzystane 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arkusze egzaminacyjne </w:t>
            </w:r>
          </w:p>
        </w:tc>
        <w:tc>
          <w:tcPr>
            <w:tcW w:w="2120" w:type="dxa"/>
            <w:vAlign w:val="center"/>
          </w:tcPr>
          <w:p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wadliwe płyty CD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stron: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plany rozmieszczenia zdających, członków zespołu nadzorującego i obserwatorów w każdej sali egzaminacyjnej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 arkuszami egzaminacyjnymi zdających, którzy przerwali egzamin z przyczyn losowych lub zdrowotnych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kopia wykazu zawartości przesyłki dostarczonej przez dystrybutora – z materiałami egzaminacyjnymi oraz kopertami zwrotnymi 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:rsidR="005A732C" w:rsidRPr="00510DD8" w:rsidRDefault="005A732C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RPr="00510DD8" w:rsidTr="00EC2F62">
        <w:tc>
          <w:tcPr>
            <w:tcW w:w="3693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729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RPr="00510DD8" w:rsidTr="00EC2F62">
        <w:tc>
          <w:tcPr>
            <w:tcW w:w="3693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729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5A732C" w:rsidRPr="00510DD8" w:rsidRDefault="00EC2F62" w:rsidP="000A06F2">
      <w:pPr>
        <w:spacing w:after="0" w:line="240" w:lineRule="auto"/>
        <w:jc w:val="both"/>
        <w:rPr>
          <w:rFonts w:ascii="Arial Narrow" w:hAnsi="Arial Narrow" w:cs="Times New Roman"/>
          <w:sz w:val="4"/>
          <w:szCs w:val="4"/>
        </w:rPr>
      </w:pPr>
      <w:ins w:id="1" w:author="Marcin" w:date="2018-07-26T14:46:00Z">
        <w:r w:rsidRPr="00510DD8">
          <w:rPr>
            <w:rFonts w:ascii="Arial Narrow" w:hAnsi="Arial Narrow"/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471533</wp:posOffset>
                  </wp:positionH>
                  <wp:positionV relativeFrom="paragraph">
                    <wp:posOffset>4157617</wp:posOffset>
                  </wp:positionV>
                  <wp:extent cx="5408930" cy="468086"/>
                  <wp:effectExtent l="0" t="0" r="1270" b="8255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468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EC2F6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EC2F62" w:rsidRPr="004D1E04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EC2F62" w:rsidRPr="004408CC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Arial Narrow" w:hAnsi="Arial Narrow" w:cs="Times New Roman"/>
                                        <w:sz w:val="14"/>
                                      </w:rPr>
                                    </w:pPr>
                                    <w:r w:rsidRPr="004408CC">
                                      <w:rPr>
                                        <w:rFonts w:ascii="Arial Narrow" w:hAnsi="Arial Narrow" w:cs="Times New Roman"/>
                                        <w:sz w:val="14"/>
                                      </w:rPr>
  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EC2F62" w:rsidRDefault="00EC2F62" w:rsidP="00EC2F6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7.15pt;margin-top:327.35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EC2F6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EC2F62" w:rsidRPr="004D1E04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EC2F62" w:rsidRPr="004408CC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Arial Narrow" w:hAnsi="Arial Narrow" w:cs="Times New Roman"/>
                                  <w:sz w:val="14"/>
                                </w:rPr>
                              </w:pPr>
                              <w:r w:rsidRPr="004408CC">
                                <w:rPr>
                                  <w:rFonts w:ascii="Arial Narrow" w:hAnsi="Arial Narrow" w:cs="Times New Roman"/>
                                  <w:sz w:val="14"/>
                                </w:rPr>
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EC2F62" w:rsidRDefault="00EC2F62" w:rsidP="00EC2F62"/>
                    </w:txbxContent>
                  </v:textbox>
                </v:shape>
              </w:pict>
            </mc:Fallback>
          </mc:AlternateContent>
        </w:r>
      </w:ins>
    </w:p>
    <w:sectPr w:rsidR="005A732C" w:rsidRPr="00510DD8" w:rsidSect="00C91500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EA7" w:rsidRDefault="00B21EA7" w:rsidP="00CB34AF">
      <w:pPr>
        <w:spacing w:after="0" w:line="240" w:lineRule="auto"/>
      </w:pPr>
      <w:r>
        <w:separator/>
      </w:r>
    </w:p>
  </w:endnote>
  <w:endnote w:type="continuationSeparator" w:id="0">
    <w:p w:rsidR="00B21EA7" w:rsidRDefault="00B21EA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3E58AE9-4ABC-43E6-967B-49FD07CDC34A}"/>
    <w:embedBold r:id="rId2" w:fontKey="{99046DCE-899A-4987-ABEE-846EF01C0057}"/>
    <w:embedItalic r:id="rId3" w:fontKey="{0DAEDCDC-E687-4A2F-AE2B-0355C0F0092E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52C19B81-0E9C-4512-83B6-7D0FFBCCB210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510DD8">
          <w:rPr>
            <w:rFonts w:ascii="Arial Narrow" w:hAnsi="Arial Narrow" w:cs="Times New Roman"/>
            <w:b/>
            <w:sz w:val="18"/>
          </w:rPr>
          <w:fldChar w:fldCharType="begin"/>
        </w:r>
        <w:r w:rsidRPr="00510DD8">
          <w:rPr>
            <w:rFonts w:ascii="Arial Narrow" w:hAnsi="Arial Narrow" w:cs="Times New Roman"/>
            <w:b/>
            <w:sz w:val="18"/>
          </w:rPr>
          <w:instrText>PAGE   \* MERGEFORMAT</w:instrText>
        </w:r>
        <w:r w:rsidRPr="00510DD8">
          <w:rPr>
            <w:rFonts w:ascii="Arial Narrow" w:hAnsi="Arial Narrow" w:cs="Times New Roman"/>
            <w:b/>
            <w:sz w:val="18"/>
          </w:rPr>
          <w:fldChar w:fldCharType="separate"/>
        </w:r>
        <w:r w:rsidR="004408CC">
          <w:rPr>
            <w:rFonts w:ascii="Arial Narrow" w:hAnsi="Arial Narrow" w:cs="Times New Roman"/>
            <w:b/>
            <w:noProof/>
            <w:sz w:val="18"/>
          </w:rPr>
          <w:t>1</w:t>
        </w:r>
        <w:r w:rsidRPr="00510DD8">
          <w:rPr>
            <w:rFonts w:ascii="Arial Narrow" w:hAnsi="Arial Narrow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EA7" w:rsidRDefault="00B21EA7" w:rsidP="00CB34AF">
      <w:pPr>
        <w:spacing w:after="0" w:line="240" w:lineRule="auto"/>
      </w:pPr>
      <w:r>
        <w:separator/>
      </w:r>
    </w:p>
  </w:footnote>
  <w:footnote w:type="continuationSeparator" w:id="0">
    <w:p w:rsidR="00B21EA7" w:rsidRDefault="00B21EA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EE36EB" w:rsidTr="00510DD8">
      <w:trPr>
        <w:trHeight w:val="132"/>
      </w:trPr>
      <w:tc>
        <w:tcPr>
          <w:tcW w:w="1384" w:type="dxa"/>
          <w:shd w:val="clear" w:color="auto" w:fill="F2B800"/>
        </w:tcPr>
        <w:p w:rsidR="00EE36EB" w:rsidRPr="00510DD8" w:rsidRDefault="00EE36EB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510DD8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17.</w:t>
          </w:r>
        </w:p>
      </w:tc>
      <w:tc>
        <w:tcPr>
          <w:tcW w:w="8394" w:type="dxa"/>
          <w:vAlign w:val="center"/>
        </w:tcPr>
        <w:p w:rsidR="00EE36EB" w:rsidRPr="00510DD8" w:rsidRDefault="00EE36EB" w:rsidP="00526DCD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510DD8">
            <w:rPr>
              <w:rFonts w:ascii="Arial Narrow" w:hAnsi="Arial Narrow" w:cs="Times New Roman"/>
              <w:i/>
              <w:sz w:val="16"/>
            </w:rPr>
            <w:t>Protokół zbiorczy przebiegu części pisemnej egzaminu maturalnego z danego przedmiotu</w:t>
          </w:r>
        </w:p>
      </w:tc>
    </w:tr>
  </w:tbl>
  <w:p w:rsidR="00EE36EB" w:rsidRPr="001874F4" w:rsidRDefault="00EE36EB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TrueTypeFonts/>
  <w:saveSubset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40397"/>
    <w:rsid w:val="00045AE2"/>
    <w:rsid w:val="00055CA2"/>
    <w:rsid w:val="00067308"/>
    <w:rsid w:val="000A06F2"/>
    <w:rsid w:val="000B520B"/>
    <w:rsid w:val="00130214"/>
    <w:rsid w:val="00143972"/>
    <w:rsid w:val="001635F7"/>
    <w:rsid w:val="001874F4"/>
    <w:rsid w:val="001E5D3A"/>
    <w:rsid w:val="001F33CA"/>
    <w:rsid w:val="00204249"/>
    <w:rsid w:val="0024190F"/>
    <w:rsid w:val="00251754"/>
    <w:rsid w:val="002575D0"/>
    <w:rsid w:val="002C076D"/>
    <w:rsid w:val="002C70B8"/>
    <w:rsid w:val="002D0C1D"/>
    <w:rsid w:val="002D13C4"/>
    <w:rsid w:val="002D699D"/>
    <w:rsid w:val="00324C1B"/>
    <w:rsid w:val="00332050"/>
    <w:rsid w:val="003864A9"/>
    <w:rsid w:val="00390089"/>
    <w:rsid w:val="003C301B"/>
    <w:rsid w:val="003C5BA2"/>
    <w:rsid w:val="003C607B"/>
    <w:rsid w:val="003F11E0"/>
    <w:rsid w:val="003F4D94"/>
    <w:rsid w:val="00401DC5"/>
    <w:rsid w:val="00401FC1"/>
    <w:rsid w:val="004240EB"/>
    <w:rsid w:val="00435BE8"/>
    <w:rsid w:val="004408CC"/>
    <w:rsid w:val="00492416"/>
    <w:rsid w:val="004F2724"/>
    <w:rsid w:val="00510DD8"/>
    <w:rsid w:val="00510DE8"/>
    <w:rsid w:val="00526DCD"/>
    <w:rsid w:val="0054417B"/>
    <w:rsid w:val="0056352F"/>
    <w:rsid w:val="00575A67"/>
    <w:rsid w:val="00580960"/>
    <w:rsid w:val="005A732C"/>
    <w:rsid w:val="005A76E2"/>
    <w:rsid w:val="006163D0"/>
    <w:rsid w:val="00620699"/>
    <w:rsid w:val="006A287E"/>
    <w:rsid w:val="006E3D15"/>
    <w:rsid w:val="00711DD1"/>
    <w:rsid w:val="00714EAA"/>
    <w:rsid w:val="0072444D"/>
    <w:rsid w:val="007562B7"/>
    <w:rsid w:val="00765069"/>
    <w:rsid w:val="007708B3"/>
    <w:rsid w:val="007918C8"/>
    <w:rsid w:val="007C18B8"/>
    <w:rsid w:val="00813772"/>
    <w:rsid w:val="0085782F"/>
    <w:rsid w:val="00877912"/>
    <w:rsid w:val="0088572E"/>
    <w:rsid w:val="00897428"/>
    <w:rsid w:val="008A3B69"/>
    <w:rsid w:val="008C12D9"/>
    <w:rsid w:val="008F0420"/>
    <w:rsid w:val="008F457B"/>
    <w:rsid w:val="00917152"/>
    <w:rsid w:val="00943EAC"/>
    <w:rsid w:val="00944395"/>
    <w:rsid w:val="0097215C"/>
    <w:rsid w:val="0099204A"/>
    <w:rsid w:val="009B3A02"/>
    <w:rsid w:val="009D7D82"/>
    <w:rsid w:val="00A2523D"/>
    <w:rsid w:val="00A64572"/>
    <w:rsid w:val="00A80D80"/>
    <w:rsid w:val="00AC18E3"/>
    <w:rsid w:val="00AC7336"/>
    <w:rsid w:val="00AF10AC"/>
    <w:rsid w:val="00B14D49"/>
    <w:rsid w:val="00B154B9"/>
    <w:rsid w:val="00B21EA7"/>
    <w:rsid w:val="00B3624D"/>
    <w:rsid w:val="00B40B42"/>
    <w:rsid w:val="00B5771B"/>
    <w:rsid w:val="00BD31D9"/>
    <w:rsid w:val="00BD7DF4"/>
    <w:rsid w:val="00BE48E2"/>
    <w:rsid w:val="00BF0BCB"/>
    <w:rsid w:val="00C22B30"/>
    <w:rsid w:val="00C23481"/>
    <w:rsid w:val="00C5302C"/>
    <w:rsid w:val="00C57F99"/>
    <w:rsid w:val="00C734A5"/>
    <w:rsid w:val="00C91500"/>
    <w:rsid w:val="00C95B20"/>
    <w:rsid w:val="00CB34AF"/>
    <w:rsid w:val="00D0570D"/>
    <w:rsid w:val="00D0622D"/>
    <w:rsid w:val="00D35F9B"/>
    <w:rsid w:val="00D63A62"/>
    <w:rsid w:val="00D70061"/>
    <w:rsid w:val="00D87835"/>
    <w:rsid w:val="00DA7F42"/>
    <w:rsid w:val="00DD6425"/>
    <w:rsid w:val="00DF1299"/>
    <w:rsid w:val="00DF5E80"/>
    <w:rsid w:val="00E04A45"/>
    <w:rsid w:val="00E9254C"/>
    <w:rsid w:val="00EC0C37"/>
    <w:rsid w:val="00EC2F62"/>
    <w:rsid w:val="00ED3B6C"/>
    <w:rsid w:val="00ED556D"/>
    <w:rsid w:val="00EE1AA3"/>
    <w:rsid w:val="00EE36EB"/>
    <w:rsid w:val="00F232F6"/>
    <w:rsid w:val="00F25CA1"/>
    <w:rsid w:val="00F326B7"/>
    <w:rsid w:val="00F33D5E"/>
    <w:rsid w:val="00F37C7B"/>
    <w:rsid w:val="00F53970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17</dc:title>
  <dc:subject/>
  <dc:creator>Centralna Komisja Egzaminacyjna</dc:creator>
  <cp:keywords/>
  <dc:description/>
  <cp:lastModifiedBy>Marcin</cp:lastModifiedBy>
  <cp:revision>2</cp:revision>
  <dcterms:created xsi:type="dcterms:W3CDTF">2020-08-19T07:24:00Z</dcterms:created>
  <dcterms:modified xsi:type="dcterms:W3CDTF">2020-08-19T07:24:00Z</dcterms:modified>
</cp:coreProperties>
</file>